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TP/_layouts/15/DocIdRedir.aspx?ID=PVIS-389858512-433</Url>
      <Description>PVIS-389858512-433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311616-5D40-4E1F-86D0-409072043E11}"/>
</file>

<file path=customXml/itemProps3.xml><?xml version="1.0" encoding="utf-8"?>
<ds:datastoreItem xmlns:ds="http://schemas.openxmlformats.org/officeDocument/2006/customXml" ds:itemID="{334EA2C5-E697-44B6-A784-581DDCDBFD41}"/>
</file>

<file path=customXml/itemProps4.xml><?xml version="1.0" encoding="utf-8"?>
<ds:datastoreItem xmlns:ds="http://schemas.openxmlformats.org/officeDocument/2006/customXml" ds:itemID="{C73879A5-E836-497A-9028-AB816854E511}"/>
</file>

<file path=customXml/itemProps5.xml><?xml version="1.0" encoding="utf-8"?>
<ds:datastoreItem xmlns:ds="http://schemas.openxmlformats.org/officeDocument/2006/customXml" ds:itemID="{5C889605-4D3E-4349-ADD8-8200E26265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f268003c-8048-46b1-b3a7-e01d6e023d7a</vt:lpwstr>
  </property>
</Properties>
</file>